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F9861" w14:textId="77777777" w:rsidR="00175365" w:rsidRPr="008449BC" w:rsidRDefault="00175365" w:rsidP="00175365">
      <w:pPr>
        <w:jc w:val="both"/>
        <w:rPr>
          <w:sz w:val="2"/>
          <w:szCs w:val="2"/>
        </w:rPr>
      </w:pPr>
    </w:p>
    <w:tbl>
      <w:tblPr>
        <w:tblW w:w="9905" w:type="dxa"/>
        <w:tblLayout w:type="fixed"/>
        <w:tblLook w:val="01E0" w:firstRow="1" w:lastRow="1" w:firstColumn="1" w:lastColumn="1" w:noHBand="0" w:noVBand="0"/>
      </w:tblPr>
      <w:tblGrid>
        <w:gridCol w:w="5157"/>
        <w:gridCol w:w="4748"/>
      </w:tblGrid>
      <w:tr w:rsidR="00175365" w:rsidRPr="008449BC" w14:paraId="4E859208" w14:textId="77777777" w:rsidTr="00E86CCC">
        <w:trPr>
          <w:trHeight w:val="991"/>
        </w:trPr>
        <w:tc>
          <w:tcPr>
            <w:tcW w:w="5157" w:type="dxa"/>
            <w:shd w:val="clear" w:color="auto" w:fill="auto"/>
          </w:tcPr>
          <w:p w14:paraId="11B5AC77" w14:textId="77777777" w:rsidR="00175365" w:rsidRPr="008449BC" w:rsidRDefault="00175365" w:rsidP="00E86CCC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48" w:type="dxa"/>
            <w:shd w:val="clear" w:color="auto" w:fill="auto"/>
          </w:tcPr>
          <w:p w14:paraId="01A601F0" w14:textId="77777777" w:rsidR="00175365" w:rsidRPr="008449BC" w:rsidRDefault="00175365" w:rsidP="00E86CCC">
            <w:r w:rsidRPr="008449BC">
              <w:t xml:space="preserve">Skuodo rajono savivaldybės sporto projektų finansavimo tvarkos aprašo </w:t>
            </w:r>
          </w:p>
          <w:p w14:paraId="58A50A36" w14:textId="77777777" w:rsidR="00175365" w:rsidRPr="008449BC" w:rsidRDefault="00175365" w:rsidP="00E86CCC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449BC">
              <w:rPr>
                <w:rFonts w:ascii="Times New Roman" w:hAnsi="Times New Roman"/>
                <w:sz w:val="24"/>
                <w:szCs w:val="24"/>
                <w:lang w:val="lt-LT"/>
              </w:rPr>
              <w:t>6 priedas</w:t>
            </w:r>
          </w:p>
        </w:tc>
      </w:tr>
    </w:tbl>
    <w:p w14:paraId="75402F18" w14:textId="77777777" w:rsidR="00175365" w:rsidRPr="008449BC" w:rsidRDefault="00175365" w:rsidP="00175365">
      <w:pPr>
        <w:ind w:firstLine="1298"/>
        <w:jc w:val="both"/>
      </w:pPr>
    </w:p>
    <w:p w14:paraId="3A5BA507" w14:textId="77777777" w:rsidR="00175365" w:rsidRPr="008449BC" w:rsidRDefault="00175365" w:rsidP="00175365">
      <w:pPr>
        <w:jc w:val="center"/>
      </w:pPr>
    </w:p>
    <w:p w14:paraId="68D6DA61" w14:textId="436CAB78" w:rsidR="00175365" w:rsidRPr="008449BC" w:rsidRDefault="00175365" w:rsidP="00175365">
      <w:pPr>
        <w:jc w:val="center"/>
        <w:rPr>
          <w:b/>
        </w:rPr>
      </w:pPr>
      <w:r w:rsidRPr="008449BC">
        <w:rPr>
          <w:b/>
        </w:rPr>
        <w:t>PROJEKTO ĮVYKDYMO</w:t>
      </w:r>
      <w:r w:rsidR="002B34C4" w:rsidRPr="008449BC">
        <w:rPr>
          <w:b/>
        </w:rPr>
        <w:t xml:space="preserve"> </w:t>
      </w:r>
      <w:r w:rsidR="002B34C4" w:rsidRPr="008449BC">
        <w:rPr>
          <w:b/>
          <w:color w:val="000000" w:themeColor="text1"/>
        </w:rPr>
        <w:t>ĮGYVENDINIMO</w:t>
      </w:r>
      <w:r w:rsidRPr="008449BC">
        <w:rPr>
          <w:b/>
          <w:color w:val="000000" w:themeColor="text1"/>
        </w:rPr>
        <w:t xml:space="preserve"> </w:t>
      </w:r>
      <w:r w:rsidRPr="008449BC">
        <w:rPr>
          <w:b/>
        </w:rPr>
        <w:t>ATASKAITA</w:t>
      </w:r>
    </w:p>
    <w:p w14:paraId="1584971A" w14:textId="77777777" w:rsidR="00175365" w:rsidRPr="008449BC" w:rsidRDefault="00175365" w:rsidP="00175365">
      <w:pPr>
        <w:jc w:val="center"/>
        <w:rPr>
          <w:b/>
        </w:rPr>
      </w:pPr>
    </w:p>
    <w:p w14:paraId="1AA58E73" w14:textId="77777777" w:rsidR="00175365" w:rsidRPr="008449BC" w:rsidRDefault="00175365" w:rsidP="00175365">
      <w:pPr>
        <w:jc w:val="center"/>
      </w:pPr>
      <w:r w:rsidRPr="008449BC">
        <w:t>_______________________</w:t>
      </w:r>
    </w:p>
    <w:p w14:paraId="5C5688A0" w14:textId="77777777" w:rsidR="00175365" w:rsidRPr="008449BC" w:rsidRDefault="00175365" w:rsidP="00175365">
      <w:pPr>
        <w:ind w:left="2592" w:firstLine="1296"/>
        <w:rPr>
          <w:sz w:val="20"/>
          <w:szCs w:val="20"/>
        </w:rPr>
      </w:pPr>
      <w:r w:rsidRPr="008449BC">
        <w:t xml:space="preserve">         </w:t>
      </w:r>
      <w:r w:rsidRPr="008449BC">
        <w:rPr>
          <w:sz w:val="20"/>
          <w:szCs w:val="20"/>
        </w:rPr>
        <w:t>(data)</w:t>
      </w:r>
    </w:p>
    <w:p w14:paraId="7EC43A76" w14:textId="77777777" w:rsidR="00175365" w:rsidRPr="008449BC" w:rsidRDefault="00175365" w:rsidP="00175365">
      <w:pPr>
        <w:jc w:val="center"/>
      </w:pPr>
      <w:r w:rsidRPr="008449BC">
        <w:t>__________________</w:t>
      </w:r>
    </w:p>
    <w:p w14:paraId="4903C6FD" w14:textId="30A4CA27" w:rsidR="00175365" w:rsidRPr="008449BC" w:rsidRDefault="00175365" w:rsidP="00175365">
      <w:pPr>
        <w:jc w:val="center"/>
        <w:rPr>
          <w:sz w:val="20"/>
          <w:szCs w:val="20"/>
        </w:rPr>
      </w:pPr>
      <w:r w:rsidRPr="008449BC">
        <w:rPr>
          <w:sz w:val="20"/>
          <w:szCs w:val="20"/>
        </w:rPr>
        <w:t>(</w:t>
      </w:r>
      <w:r w:rsidR="002B34C4" w:rsidRPr="008449BC">
        <w:rPr>
          <w:sz w:val="20"/>
          <w:szCs w:val="20"/>
        </w:rPr>
        <w:t xml:space="preserve">organizacijos pavadinimas, adresas, tel. </w:t>
      </w:r>
      <w:r w:rsidR="00403254">
        <w:rPr>
          <w:sz w:val="20"/>
          <w:szCs w:val="20"/>
        </w:rPr>
        <w:t>N</w:t>
      </w:r>
      <w:r w:rsidR="002B34C4" w:rsidRPr="008449BC">
        <w:rPr>
          <w:sz w:val="20"/>
          <w:szCs w:val="20"/>
        </w:rPr>
        <w:t>r., el. p. adresas</w:t>
      </w:r>
      <w:r w:rsidRPr="008449BC">
        <w:rPr>
          <w:sz w:val="20"/>
          <w:szCs w:val="20"/>
        </w:rPr>
        <w:t xml:space="preserve">) </w:t>
      </w:r>
    </w:p>
    <w:p w14:paraId="30F5B725" w14:textId="77777777" w:rsidR="00175365" w:rsidRPr="008449BC" w:rsidRDefault="00175365" w:rsidP="00175365">
      <w:pPr>
        <w:jc w:val="center"/>
      </w:pPr>
    </w:p>
    <w:p w14:paraId="6BA8713F" w14:textId="77777777" w:rsidR="002B34C4" w:rsidRPr="008449BC" w:rsidRDefault="002B34C4" w:rsidP="002B34C4">
      <w:pPr>
        <w:jc w:val="center"/>
      </w:pPr>
      <w:r w:rsidRPr="008449BC">
        <w:t>_______________________</w:t>
      </w:r>
    </w:p>
    <w:p w14:paraId="380D691C" w14:textId="6DD55C01" w:rsidR="002B34C4" w:rsidRPr="008449BC" w:rsidRDefault="002B34C4" w:rsidP="002B34C4">
      <w:pPr>
        <w:ind w:left="2592" w:firstLine="1296"/>
        <w:rPr>
          <w:sz w:val="20"/>
          <w:szCs w:val="20"/>
        </w:rPr>
      </w:pPr>
      <w:r w:rsidRPr="008449BC">
        <w:rPr>
          <w:sz w:val="20"/>
          <w:szCs w:val="20"/>
        </w:rPr>
        <w:t>(projekto pavadinimas)</w:t>
      </w:r>
    </w:p>
    <w:p w14:paraId="07DBE58B" w14:textId="77777777" w:rsidR="009403F4" w:rsidRPr="008449BC" w:rsidRDefault="009403F4" w:rsidP="00175365">
      <w:pPr>
        <w:tabs>
          <w:tab w:val="left" w:pos="1122"/>
        </w:tabs>
        <w:ind w:firstLine="1247"/>
        <w:jc w:val="center"/>
      </w:pPr>
    </w:p>
    <w:p w14:paraId="7A7C47CA" w14:textId="77777777" w:rsidR="009403F4" w:rsidRPr="008449BC" w:rsidRDefault="009403F4" w:rsidP="009403F4">
      <w:pPr>
        <w:widowControl w:val="0"/>
        <w:suppressAutoHyphens/>
        <w:jc w:val="both"/>
        <w:rPr>
          <w:rFonts w:eastAsia="Lucida Sans Unicode"/>
          <w:kern w:val="2"/>
          <w:lang w:eastAsia="lt-LT"/>
        </w:rPr>
      </w:pPr>
    </w:p>
    <w:p w14:paraId="0CDB0846" w14:textId="77777777" w:rsidR="009403F4" w:rsidRPr="008449BC" w:rsidRDefault="009403F4" w:rsidP="009403F4">
      <w:pPr>
        <w:widowControl w:val="0"/>
        <w:tabs>
          <w:tab w:val="left" w:pos="540"/>
        </w:tabs>
        <w:ind w:left="720" w:hanging="360"/>
        <w:jc w:val="both"/>
        <w:rPr>
          <w:rFonts w:eastAsia="Lucida Sans Unicode"/>
          <w:b/>
          <w:bCs/>
          <w:kern w:val="2"/>
          <w:lang w:eastAsia="lt-LT"/>
        </w:rPr>
      </w:pPr>
      <w:r w:rsidRPr="008449BC">
        <w:rPr>
          <w:rFonts w:eastAsia="Lucida Sans Unicode"/>
          <w:b/>
          <w:bCs/>
          <w:kern w:val="2"/>
          <w:lang w:eastAsia="lt-LT"/>
        </w:rPr>
        <w:t>1.</w:t>
      </w:r>
      <w:r w:rsidRPr="008449BC">
        <w:rPr>
          <w:rFonts w:eastAsia="Lucida Sans Unicode"/>
          <w:b/>
          <w:bCs/>
          <w:kern w:val="2"/>
          <w:lang w:eastAsia="lt-LT"/>
        </w:rPr>
        <w:tab/>
        <w:t xml:space="preserve"> BENDRA INFORMACIJA APIE PROJEKTĄ</w:t>
      </w:r>
    </w:p>
    <w:tbl>
      <w:tblPr>
        <w:tblW w:w="9498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8"/>
        <w:gridCol w:w="1085"/>
        <w:gridCol w:w="1892"/>
        <w:gridCol w:w="2385"/>
        <w:gridCol w:w="8"/>
      </w:tblGrid>
      <w:tr w:rsidR="009403F4" w:rsidRPr="008449BC" w14:paraId="283012DF" w14:textId="77777777" w:rsidTr="00A56749">
        <w:trPr>
          <w:gridAfter w:val="1"/>
          <w:wAfter w:w="8" w:type="dxa"/>
          <w:trHeight w:val="397"/>
        </w:trPr>
        <w:tc>
          <w:tcPr>
            <w:tcW w:w="94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D9160F" w14:textId="77777777" w:rsidR="009403F4" w:rsidRPr="008449BC" w:rsidRDefault="009403F4">
            <w:pPr>
              <w:ind w:left="74" w:hanging="74"/>
              <w:rPr>
                <w:rFonts w:eastAsia="Times New Roman"/>
              </w:rPr>
            </w:pPr>
            <w:r w:rsidRPr="008449BC">
              <w:rPr>
                <w:b/>
              </w:rPr>
              <w:t>1. Sutarties pasirašymo data, numeris</w:t>
            </w:r>
          </w:p>
        </w:tc>
      </w:tr>
      <w:tr w:rsidR="009403F4" w:rsidRPr="008449BC" w14:paraId="4CC4106D" w14:textId="77777777" w:rsidTr="00A56749">
        <w:trPr>
          <w:gridAfter w:val="1"/>
          <w:wAfter w:w="8" w:type="dxa"/>
          <w:trHeight w:val="227"/>
        </w:trPr>
        <w:tc>
          <w:tcPr>
            <w:tcW w:w="94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0AB2F" w14:textId="77777777" w:rsidR="009403F4" w:rsidRPr="008449BC" w:rsidRDefault="009403F4">
            <w:pPr>
              <w:ind w:left="74" w:right="72" w:firstLine="777"/>
            </w:pPr>
          </w:p>
        </w:tc>
      </w:tr>
      <w:tr w:rsidR="009403F4" w:rsidRPr="008449BC" w14:paraId="40247557" w14:textId="77777777" w:rsidTr="00A56749">
        <w:trPr>
          <w:gridAfter w:val="1"/>
          <w:wAfter w:w="8" w:type="dxa"/>
          <w:trHeight w:val="397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70416" w14:textId="77777777" w:rsidR="009403F4" w:rsidRPr="008449BC" w:rsidRDefault="009403F4">
            <w:r w:rsidRPr="008449BC">
              <w:rPr>
                <w:b/>
                <w:bCs/>
              </w:rPr>
              <w:t>1.1. Projekto biudžetas (Eur)</w:t>
            </w:r>
          </w:p>
        </w:tc>
      </w:tr>
      <w:tr w:rsidR="009403F4" w:rsidRPr="008449BC" w14:paraId="3940E3E4" w14:textId="77777777" w:rsidTr="00A56749">
        <w:trPr>
          <w:gridAfter w:val="1"/>
          <w:wAfter w:w="8" w:type="dxa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7108" w14:textId="77777777" w:rsidR="009403F4" w:rsidRPr="008449BC" w:rsidRDefault="009403F4">
            <w:pPr>
              <w:ind w:left="74" w:hanging="15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255C" w14:textId="7B5A673A" w:rsidR="009403F4" w:rsidRPr="008449BC" w:rsidRDefault="002B34C4">
            <w:pPr>
              <w:ind w:left="74" w:hanging="145"/>
              <w:jc w:val="center"/>
            </w:pPr>
            <w:r w:rsidRPr="008449BC">
              <w:t>Skuodo rajono savivaldybės skirtos lėšos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51204" w14:textId="2DA3C12E" w:rsidR="009403F4" w:rsidRPr="008449BC" w:rsidRDefault="002B34C4">
            <w:pPr>
              <w:ind w:left="74" w:hanging="10"/>
              <w:jc w:val="center"/>
            </w:pPr>
            <w:r w:rsidRPr="008449BC">
              <w:t>Kitų šaltinių lėšos (išvardinti)</w:t>
            </w:r>
          </w:p>
        </w:tc>
      </w:tr>
      <w:tr w:rsidR="009403F4" w:rsidRPr="008449BC" w14:paraId="142F13D7" w14:textId="77777777" w:rsidTr="00A56749">
        <w:trPr>
          <w:gridAfter w:val="1"/>
          <w:wAfter w:w="8" w:type="dxa"/>
          <w:trHeight w:val="227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383C3" w14:textId="77777777" w:rsidR="009403F4" w:rsidRPr="008449BC" w:rsidRDefault="009403F4">
            <w:pPr>
              <w:ind w:left="74" w:hanging="74"/>
            </w:pPr>
            <w:r w:rsidRPr="008449BC">
              <w:t>Projektui finansuoti skirtos lėšos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92D4" w14:textId="77777777" w:rsidR="009403F4" w:rsidRPr="008449BC" w:rsidRDefault="009403F4">
            <w:pPr>
              <w:ind w:left="74" w:hanging="145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79154" w14:textId="77777777" w:rsidR="009403F4" w:rsidRPr="008449BC" w:rsidRDefault="009403F4">
            <w:pPr>
              <w:ind w:left="74" w:hanging="10"/>
            </w:pPr>
          </w:p>
        </w:tc>
      </w:tr>
      <w:tr w:rsidR="009403F4" w:rsidRPr="008449BC" w14:paraId="26B5CAF2" w14:textId="77777777" w:rsidTr="00A56749">
        <w:trPr>
          <w:gridAfter w:val="1"/>
          <w:wAfter w:w="8" w:type="dxa"/>
          <w:trHeight w:val="227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EE27" w14:textId="77777777" w:rsidR="009403F4" w:rsidRPr="008449BC" w:rsidRDefault="009403F4">
            <w:pPr>
              <w:ind w:left="74" w:hanging="74"/>
            </w:pPr>
            <w:r w:rsidRPr="008449BC">
              <w:t>Iš viso panaudota lėšų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4035" w14:textId="77777777" w:rsidR="009403F4" w:rsidRPr="008449BC" w:rsidRDefault="009403F4">
            <w:pPr>
              <w:ind w:left="74" w:hanging="145"/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1CC6" w14:textId="77777777" w:rsidR="009403F4" w:rsidRPr="008449BC" w:rsidRDefault="009403F4">
            <w:pPr>
              <w:ind w:left="74" w:hanging="10"/>
            </w:pPr>
          </w:p>
        </w:tc>
      </w:tr>
      <w:tr w:rsidR="0035290E" w:rsidRPr="008449BC" w14:paraId="16218CD1" w14:textId="77777777" w:rsidTr="00A56749">
        <w:trPr>
          <w:gridAfter w:val="1"/>
          <w:wAfter w:w="8" w:type="dxa"/>
          <w:trHeight w:val="227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78C9" w14:textId="07ED3D22" w:rsidR="009403F4" w:rsidRPr="008449BC" w:rsidRDefault="009403F4">
            <w:pPr>
              <w:ind w:left="318" w:hanging="360"/>
              <w:rPr>
                <w:color w:val="000000" w:themeColor="text1"/>
              </w:rPr>
            </w:pPr>
            <w:r w:rsidRPr="008449BC">
              <w:rPr>
                <w:b/>
                <w:color w:val="000000" w:themeColor="text1"/>
              </w:rPr>
              <w:t>1.2.</w:t>
            </w:r>
            <w:r w:rsidRPr="008449BC">
              <w:rPr>
                <w:color w:val="000000" w:themeColor="text1"/>
              </w:rPr>
              <w:t xml:space="preserve"> Projektui skirtos lėšos panaudotos pagal pateiktą išlaidų s</w:t>
            </w:r>
            <w:r w:rsidR="0035290E" w:rsidRPr="008449BC">
              <w:rPr>
                <w:color w:val="000000" w:themeColor="text1"/>
              </w:rPr>
              <w:t>ąmatą</w:t>
            </w:r>
            <w:r w:rsidRPr="008449BC">
              <w:rPr>
                <w:color w:val="000000" w:themeColor="text1"/>
              </w:rPr>
              <w:t xml:space="preserve"> </w:t>
            </w:r>
          </w:p>
        </w:tc>
      </w:tr>
      <w:tr w:rsidR="0035290E" w:rsidRPr="008449BC" w14:paraId="36B870EE" w14:textId="77777777" w:rsidTr="00A56749">
        <w:trPr>
          <w:gridAfter w:val="1"/>
          <w:wAfter w:w="8" w:type="dxa"/>
          <w:trHeight w:val="227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42"/>
              <w:gridCol w:w="2317"/>
              <w:gridCol w:w="4839"/>
            </w:tblGrid>
            <w:tr w:rsidR="0035290E" w:rsidRPr="008449BC" w14:paraId="7696A861" w14:textId="77777777">
              <w:trPr>
                <w:cantSplit/>
                <w:trHeight w:val="397"/>
                <w:jc w:val="center"/>
              </w:trPr>
              <w:tc>
                <w:tcPr>
                  <w:tcW w:w="2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23E094" w14:textId="77777777" w:rsidR="009403F4" w:rsidRPr="008449BC" w:rsidRDefault="009403F4">
                  <w:pPr>
                    <w:tabs>
                      <w:tab w:val="num" w:pos="360"/>
                    </w:tabs>
                    <w:ind w:left="74" w:hanging="15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8449BC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□ </w:t>
                  </w:r>
                  <w:r w:rsidRPr="008449BC">
                    <w:rPr>
                      <w:bCs/>
                      <w:color w:val="000000" w:themeColor="text1"/>
                    </w:rPr>
                    <w:t>Taip</w:t>
                  </w:r>
                </w:p>
              </w:tc>
              <w:tc>
                <w:tcPr>
                  <w:tcW w:w="2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6B5F84" w14:textId="77777777" w:rsidR="009403F4" w:rsidRPr="008449BC" w:rsidRDefault="009403F4">
                  <w:pPr>
                    <w:tabs>
                      <w:tab w:val="num" w:pos="360"/>
                    </w:tabs>
                    <w:ind w:left="74" w:hanging="15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8449BC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□ </w:t>
                  </w:r>
                  <w:r w:rsidRPr="008449BC">
                    <w:rPr>
                      <w:bCs/>
                      <w:color w:val="000000" w:themeColor="text1"/>
                    </w:rPr>
                    <w:t xml:space="preserve">Ne   </w:t>
                  </w:r>
                </w:p>
              </w:tc>
              <w:tc>
                <w:tcPr>
                  <w:tcW w:w="4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3C04F4" w14:textId="77777777" w:rsidR="009403F4" w:rsidRPr="008449BC" w:rsidRDefault="009403F4">
                  <w:pPr>
                    <w:tabs>
                      <w:tab w:val="num" w:pos="360"/>
                    </w:tabs>
                    <w:ind w:left="74" w:hanging="15"/>
                    <w:rPr>
                      <w:bCs/>
                      <w:color w:val="000000" w:themeColor="text1"/>
                    </w:rPr>
                  </w:pPr>
                  <w:r w:rsidRPr="008449BC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□ </w:t>
                  </w:r>
                  <w:r w:rsidRPr="008449BC">
                    <w:rPr>
                      <w:bCs/>
                      <w:color w:val="000000" w:themeColor="text1"/>
                    </w:rPr>
                    <w:t xml:space="preserve">Kita </w:t>
                  </w:r>
                  <w:r w:rsidRPr="008449BC">
                    <w:rPr>
                      <w:bCs/>
                      <w:i/>
                      <w:iCs/>
                      <w:color w:val="000000" w:themeColor="text1"/>
                    </w:rPr>
                    <w:t>(įrašyti)</w:t>
                  </w:r>
                  <w:r w:rsidRPr="008449BC">
                    <w:rPr>
                      <w:bCs/>
                      <w:color w:val="000000" w:themeColor="text1"/>
                    </w:rPr>
                    <w:t xml:space="preserve"> ...................................................</w:t>
                  </w:r>
                </w:p>
              </w:tc>
            </w:tr>
          </w:tbl>
          <w:p w14:paraId="0CC683BC" w14:textId="77777777" w:rsidR="009403F4" w:rsidRPr="008449BC" w:rsidRDefault="009403F4">
            <w:pPr>
              <w:jc w:val="center"/>
              <w:rPr>
                <w:color w:val="000000" w:themeColor="text1"/>
                <w:szCs w:val="20"/>
              </w:rPr>
            </w:pPr>
          </w:p>
        </w:tc>
      </w:tr>
      <w:tr w:rsidR="009403F4" w:rsidRPr="008449BC" w14:paraId="3083CDA7" w14:textId="77777777" w:rsidTr="00A56749">
        <w:trPr>
          <w:trHeight w:val="474"/>
        </w:trPr>
        <w:tc>
          <w:tcPr>
            <w:tcW w:w="5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D125B0" w14:textId="292C6CFE" w:rsidR="009403F4" w:rsidRPr="008449BC" w:rsidRDefault="002B34C4">
            <w:r w:rsidRPr="008449BC">
              <w:rPr>
                <w:rFonts w:eastAsia="Lucida Sans Unicode"/>
                <w:kern w:val="2"/>
                <w:lang w:eastAsia="lt-LT"/>
              </w:rPr>
              <w:t xml:space="preserve">Projekto </w:t>
            </w:r>
            <w:r w:rsidR="00A56749" w:rsidRPr="008449BC">
              <w:rPr>
                <w:rFonts w:eastAsia="Lucida Sans Unicode"/>
                <w:kern w:val="2"/>
                <w:lang w:eastAsia="lt-LT"/>
              </w:rPr>
              <w:t>įgyvendinimo laikotarpis</w:t>
            </w:r>
          </w:p>
        </w:tc>
        <w:tc>
          <w:tcPr>
            <w:tcW w:w="428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E9FB8DD" w14:textId="77777777" w:rsidR="009403F4" w:rsidRPr="008449BC" w:rsidRDefault="009403F4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lt-LT"/>
              </w:rPr>
            </w:pPr>
          </w:p>
        </w:tc>
      </w:tr>
      <w:tr w:rsidR="002B34C4" w:rsidRPr="008449BC" w14:paraId="1F690EA8" w14:textId="77777777" w:rsidTr="00A56749">
        <w:trPr>
          <w:trHeight w:val="474"/>
        </w:trPr>
        <w:tc>
          <w:tcPr>
            <w:tcW w:w="5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17F604" w14:textId="2C9A0B66" w:rsidR="002B34C4" w:rsidRPr="008449BC" w:rsidRDefault="00A56749">
            <w:pPr>
              <w:rPr>
                <w:rFonts w:eastAsia="Lucida Sans Unicode"/>
                <w:kern w:val="2"/>
                <w:lang w:eastAsia="lt-LT"/>
              </w:rPr>
            </w:pPr>
            <w:r w:rsidRPr="008449BC">
              <w:rPr>
                <w:rFonts w:eastAsia="Lucida Sans Unicode"/>
                <w:kern w:val="2"/>
                <w:lang w:eastAsia="lt-LT"/>
              </w:rPr>
              <w:t>P</w:t>
            </w:r>
            <w:r w:rsidR="002B34C4" w:rsidRPr="008449BC">
              <w:rPr>
                <w:rFonts w:eastAsia="Lucida Sans Unicode"/>
                <w:kern w:val="2"/>
                <w:lang w:eastAsia="lt-LT"/>
              </w:rPr>
              <w:t>rojekt</w:t>
            </w:r>
            <w:r w:rsidRPr="008449BC">
              <w:rPr>
                <w:rFonts w:eastAsia="Lucida Sans Unicode"/>
                <w:kern w:val="2"/>
                <w:lang w:eastAsia="lt-LT"/>
              </w:rPr>
              <w:t>e</w:t>
            </w:r>
            <w:r w:rsidR="002B34C4" w:rsidRPr="008449BC">
              <w:rPr>
                <w:rFonts w:eastAsia="Lucida Sans Unicode"/>
                <w:kern w:val="2"/>
                <w:lang w:eastAsia="lt-LT"/>
              </w:rPr>
              <w:t xml:space="preserve"> dalyv</w:t>
            </w:r>
            <w:r w:rsidRPr="008449BC">
              <w:rPr>
                <w:rFonts w:eastAsia="Lucida Sans Unicode"/>
                <w:kern w:val="2"/>
                <w:lang w:eastAsia="lt-LT"/>
              </w:rPr>
              <w:t>avusių suaugusiųjų</w:t>
            </w:r>
            <w:r w:rsidR="002B34C4" w:rsidRPr="008449BC">
              <w:rPr>
                <w:rFonts w:eastAsia="Lucida Sans Unicode"/>
                <w:kern w:val="2"/>
                <w:lang w:eastAsia="lt-LT"/>
              </w:rPr>
              <w:t xml:space="preserve"> skaičius</w:t>
            </w:r>
          </w:p>
        </w:tc>
        <w:tc>
          <w:tcPr>
            <w:tcW w:w="428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45EB85" w14:textId="77777777" w:rsidR="002B34C4" w:rsidRPr="008449BC" w:rsidRDefault="002B34C4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lt-LT"/>
              </w:rPr>
            </w:pPr>
          </w:p>
        </w:tc>
      </w:tr>
      <w:tr w:rsidR="00A56749" w:rsidRPr="008449BC" w14:paraId="1958E250" w14:textId="77777777" w:rsidTr="00A56749">
        <w:trPr>
          <w:trHeight w:val="474"/>
        </w:trPr>
        <w:tc>
          <w:tcPr>
            <w:tcW w:w="5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76E5EC" w14:textId="4E98E015" w:rsidR="00A56749" w:rsidRPr="008449BC" w:rsidRDefault="00A56749" w:rsidP="00A56749">
            <w:pPr>
              <w:rPr>
                <w:rFonts w:eastAsia="Lucida Sans Unicode"/>
                <w:kern w:val="2"/>
                <w:lang w:eastAsia="lt-LT"/>
              </w:rPr>
            </w:pPr>
            <w:r w:rsidRPr="008449BC">
              <w:rPr>
                <w:rFonts w:eastAsia="Lucida Sans Unicode"/>
                <w:kern w:val="2"/>
                <w:lang w:eastAsia="lt-LT"/>
              </w:rPr>
              <w:t>Projekte dalyvavusių vaikų skaičius</w:t>
            </w:r>
          </w:p>
        </w:tc>
        <w:tc>
          <w:tcPr>
            <w:tcW w:w="428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95F5551" w14:textId="77777777" w:rsidR="00A56749" w:rsidRPr="008449BC" w:rsidRDefault="00A56749" w:rsidP="00A56749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lt-LT"/>
              </w:rPr>
            </w:pPr>
          </w:p>
        </w:tc>
      </w:tr>
      <w:tr w:rsidR="00A56749" w:rsidRPr="008449BC" w14:paraId="0846E584" w14:textId="77777777" w:rsidTr="00A56749">
        <w:trPr>
          <w:trHeight w:val="455"/>
        </w:trPr>
        <w:tc>
          <w:tcPr>
            <w:tcW w:w="5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F6296" w14:textId="77777777" w:rsidR="00A56749" w:rsidRPr="008449BC" w:rsidRDefault="00A56749" w:rsidP="00A56749">
            <w:pPr>
              <w:rPr>
                <w:rFonts w:eastAsia="Lucida Sans Unicode"/>
                <w:kern w:val="2"/>
                <w:lang w:eastAsia="lt-LT"/>
              </w:rPr>
            </w:pPr>
            <w:r w:rsidRPr="008449BC">
              <w:rPr>
                <w:rFonts w:eastAsia="Lucida Sans Unicode"/>
                <w:kern w:val="2"/>
                <w:lang w:eastAsia="lt-LT"/>
              </w:rPr>
              <w:t>Neįgaliųjų skaičius</w:t>
            </w:r>
          </w:p>
        </w:tc>
        <w:tc>
          <w:tcPr>
            <w:tcW w:w="4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60051" w14:textId="77777777" w:rsidR="00A56749" w:rsidRPr="008449BC" w:rsidRDefault="00A56749" w:rsidP="00A56749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lang w:eastAsia="lt-LT"/>
              </w:rPr>
            </w:pPr>
          </w:p>
        </w:tc>
      </w:tr>
    </w:tbl>
    <w:p w14:paraId="22DFB460" w14:textId="77777777" w:rsidR="009403F4" w:rsidRPr="008449BC" w:rsidRDefault="009403F4" w:rsidP="009403F4">
      <w:pPr>
        <w:widowControl w:val="0"/>
        <w:jc w:val="both"/>
        <w:rPr>
          <w:rFonts w:eastAsia="Lucida Sans Unicode"/>
          <w:kern w:val="2"/>
          <w:lang w:eastAsia="lt-LT"/>
        </w:rPr>
      </w:pPr>
    </w:p>
    <w:p w14:paraId="7B177BEC" w14:textId="77777777" w:rsidR="009403F4" w:rsidRPr="008449BC" w:rsidRDefault="009403F4" w:rsidP="009403F4">
      <w:pPr>
        <w:widowControl w:val="0"/>
        <w:rPr>
          <w:rFonts w:eastAsia="Lucida Sans Unicode"/>
          <w:b/>
          <w:bCs/>
          <w:kern w:val="2"/>
          <w:lang w:eastAsia="lt-LT"/>
        </w:rPr>
      </w:pPr>
      <w:r w:rsidRPr="008449BC">
        <w:rPr>
          <w:rFonts w:eastAsia="Lucida Sans Unicode"/>
          <w:b/>
          <w:bCs/>
          <w:kern w:val="2"/>
          <w:lang w:eastAsia="lt-LT"/>
        </w:rPr>
        <w:t xml:space="preserve">2. PROJEKTO SANTRAUKA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9403F4" w:rsidRPr="008449BC" w14:paraId="6784BF51" w14:textId="77777777" w:rsidTr="009403F4">
        <w:trPr>
          <w:trHeight w:val="13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FDA7" w14:textId="77777777" w:rsidR="009403F4" w:rsidRPr="008449BC" w:rsidRDefault="009403F4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lt-LT"/>
              </w:rPr>
            </w:pPr>
            <w:r w:rsidRPr="008449BC">
              <w:rPr>
                <w:rFonts w:eastAsia="Lucida Sans Unicode"/>
                <w:kern w:val="2"/>
                <w:lang w:eastAsia="lt-LT"/>
              </w:rPr>
              <w:t>(Pateikite trumpą projekto aprašymą, nurodydami projekto vietą, pobūdį, temą, tikslus, trukmę, dalyvių tikslinę grupę ir skaičių, įvertinkite planuotų veiklų įgyvendinimą, taikytus metodus)</w:t>
            </w:r>
          </w:p>
        </w:tc>
      </w:tr>
      <w:tr w:rsidR="009403F4" w:rsidRPr="008449BC" w14:paraId="06CE1F91" w14:textId="77777777" w:rsidTr="009403F4">
        <w:trPr>
          <w:trHeight w:val="54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637C" w14:textId="77777777" w:rsidR="009403F4" w:rsidRPr="008449BC" w:rsidRDefault="009403F4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lt-LT"/>
              </w:rPr>
            </w:pPr>
          </w:p>
          <w:p w14:paraId="72717CD0" w14:textId="77777777" w:rsidR="009403F4" w:rsidRPr="008449BC" w:rsidRDefault="009403F4">
            <w:pPr>
              <w:widowControl w:val="0"/>
              <w:suppressAutoHyphens/>
              <w:jc w:val="both"/>
              <w:rPr>
                <w:rFonts w:eastAsia="Lucida Sans Unicode"/>
                <w:kern w:val="2"/>
                <w:lang w:eastAsia="lt-LT"/>
              </w:rPr>
            </w:pPr>
          </w:p>
        </w:tc>
      </w:tr>
    </w:tbl>
    <w:p w14:paraId="2C9DB5A6" w14:textId="77777777" w:rsidR="009403F4" w:rsidRPr="008449BC" w:rsidRDefault="009403F4" w:rsidP="009403F4">
      <w:pPr>
        <w:widowControl w:val="0"/>
        <w:suppressAutoHyphens/>
        <w:rPr>
          <w:rFonts w:eastAsia="Lucida Sans Unicode"/>
          <w:kern w:val="2"/>
          <w:lang w:eastAsia="lt-LT"/>
        </w:rPr>
      </w:pPr>
    </w:p>
    <w:p w14:paraId="394E6F15" w14:textId="77777777" w:rsidR="009403F4" w:rsidRPr="008449BC" w:rsidRDefault="009403F4" w:rsidP="009403F4">
      <w:pPr>
        <w:widowControl w:val="0"/>
        <w:rPr>
          <w:rFonts w:eastAsia="Lucida Sans Unicode"/>
          <w:b/>
          <w:bCs/>
          <w:kern w:val="2"/>
          <w:lang w:eastAsia="lt-LT"/>
        </w:rPr>
      </w:pPr>
      <w:r w:rsidRPr="008449BC">
        <w:rPr>
          <w:rFonts w:eastAsia="Lucida Sans Unicode"/>
          <w:b/>
          <w:bCs/>
          <w:kern w:val="2"/>
          <w:lang w:eastAsia="lt-LT"/>
        </w:rPr>
        <w:t>3. PROJEKTO TURINYS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2"/>
        <w:gridCol w:w="2308"/>
        <w:gridCol w:w="4819"/>
        <w:gridCol w:w="39"/>
      </w:tblGrid>
      <w:tr w:rsidR="009403F4" w:rsidRPr="008449BC" w14:paraId="6D6B1AAD" w14:textId="77777777" w:rsidTr="00A56749">
        <w:trPr>
          <w:gridAfter w:val="1"/>
          <w:wAfter w:w="39" w:type="dxa"/>
          <w:trHeight w:val="341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840F0" w14:textId="77777777" w:rsidR="009403F4" w:rsidRPr="008449BC" w:rsidRDefault="009403F4">
            <w:pPr>
              <w:widowControl w:val="0"/>
              <w:suppressAutoHyphens/>
              <w:snapToGrid w:val="0"/>
              <w:ind w:left="57" w:right="-3" w:hanging="15"/>
              <w:rPr>
                <w:rFonts w:eastAsia="Lucida Sans Unicode"/>
                <w:b/>
                <w:kern w:val="2"/>
                <w:lang w:eastAsia="lt-LT"/>
              </w:rPr>
            </w:pPr>
            <w:r w:rsidRPr="008449BC">
              <w:rPr>
                <w:rFonts w:eastAsia="Lucida Sans Unicode"/>
                <w:b/>
                <w:kern w:val="2"/>
                <w:lang w:eastAsia="lt-LT"/>
              </w:rPr>
              <w:t>3.1. Projekto tikslas, uždaviniai, veiklos ir rezultatai</w:t>
            </w:r>
          </w:p>
          <w:p w14:paraId="04AFF588" w14:textId="3CEC15F5" w:rsidR="009403F4" w:rsidRPr="008449BC" w:rsidRDefault="009403F4">
            <w:pPr>
              <w:widowControl w:val="0"/>
              <w:suppressAutoHyphens/>
              <w:snapToGrid w:val="0"/>
              <w:jc w:val="both"/>
              <w:rPr>
                <w:rFonts w:eastAsia="Lucida Sans Unicode"/>
                <w:bCs/>
                <w:kern w:val="2"/>
                <w:lang w:eastAsia="lt-LT"/>
              </w:rPr>
            </w:pPr>
            <w:r w:rsidRPr="008449BC">
              <w:rPr>
                <w:rFonts w:eastAsia="Lucida Sans Unicode"/>
                <w:bCs/>
                <w:kern w:val="2"/>
                <w:lang w:eastAsia="lt-LT"/>
              </w:rPr>
              <w:t>(Įvertinkite tikslo ir uždavinių įgyvendinimą, apibendrinkite projekto pasiekimus (nurodykite konkrečius ir išmatuojamus pasiektus rezultatus</w:t>
            </w:r>
            <w:r w:rsidRPr="008449BC">
              <w:rPr>
                <w:rFonts w:eastAsia="Lucida Sans Unicode"/>
                <w:kern w:val="2"/>
                <w:lang w:eastAsia="lt-LT"/>
              </w:rPr>
              <w:t xml:space="preserve">. </w:t>
            </w:r>
            <w:r w:rsidRPr="008449BC">
              <w:rPr>
                <w:rFonts w:eastAsia="Lucida Sans Unicode"/>
                <w:bCs/>
                <w:kern w:val="2"/>
                <w:lang w:eastAsia="lt-LT"/>
              </w:rPr>
              <w:t>Nurodykite, kuo reali įgyvendinta veikla skyrėsi nuo numatytos paraiškoje)</w:t>
            </w:r>
          </w:p>
        </w:tc>
      </w:tr>
      <w:tr w:rsidR="009403F4" w:rsidRPr="008449BC" w14:paraId="16BD05BC" w14:textId="77777777" w:rsidTr="00A56749">
        <w:trPr>
          <w:gridAfter w:val="1"/>
          <w:wAfter w:w="39" w:type="dxa"/>
          <w:trHeight w:val="341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487F" w14:textId="77777777" w:rsidR="009403F4" w:rsidRPr="008449BC" w:rsidRDefault="009403F4">
            <w:pPr>
              <w:widowControl w:val="0"/>
              <w:suppressAutoHyphens/>
              <w:snapToGrid w:val="0"/>
              <w:ind w:left="57" w:right="-3" w:hanging="15"/>
              <w:rPr>
                <w:rFonts w:eastAsia="Lucida Sans Unicode"/>
                <w:b/>
                <w:kern w:val="2"/>
                <w:lang w:eastAsia="lt-LT"/>
              </w:rPr>
            </w:pPr>
          </w:p>
          <w:p w14:paraId="1D490E79" w14:textId="77777777" w:rsidR="009403F4" w:rsidRPr="008449BC" w:rsidRDefault="009403F4">
            <w:pPr>
              <w:widowControl w:val="0"/>
              <w:suppressAutoHyphens/>
              <w:snapToGrid w:val="0"/>
              <w:ind w:right="-3"/>
              <w:rPr>
                <w:rFonts w:eastAsia="Lucida Sans Unicode"/>
                <w:b/>
                <w:kern w:val="2"/>
                <w:lang w:eastAsia="lt-LT"/>
              </w:rPr>
            </w:pPr>
          </w:p>
        </w:tc>
      </w:tr>
      <w:tr w:rsidR="009403F4" w:rsidRPr="008449BC" w14:paraId="2F5689A6" w14:textId="77777777" w:rsidTr="00A56749">
        <w:trPr>
          <w:gridAfter w:val="1"/>
          <w:wAfter w:w="39" w:type="dxa"/>
          <w:cantSplit/>
          <w:trHeight w:val="227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C59A" w14:textId="77777777" w:rsidR="009403F4" w:rsidRPr="008449BC" w:rsidRDefault="009403F4">
            <w:pPr>
              <w:tabs>
                <w:tab w:val="num" w:pos="360"/>
              </w:tabs>
              <w:rPr>
                <w:b/>
              </w:rPr>
            </w:pPr>
            <w:r w:rsidRPr="008449BC">
              <w:rPr>
                <w:b/>
              </w:rPr>
              <w:t xml:space="preserve">3.2. Įgyvendinti projekto uždaviniai ir veiklos sutampa su nurodytomis paraiškoje </w:t>
            </w:r>
          </w:p>
        </w:tc>
      </w:tr>
      <w:tr w:rsidR="009403F4" w:rsidRPr="008449BC" w14:paraId="69AEAC4C" w14:textId="77777777" w:rsidTr="00A56749">
        <w:trPr>
          <w:gridAfter w:val="1"/>
          <w:wAfter w:w="39" w:type="dxa"/>
          <w:cantSplit/>
          <w:trHeight w:val="397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83F1" w14:textId="77777777" w:rsidR="009403F4" w:rsidRPr="008449BC" w:rsidRDefault="009403F4">
            <w:pPr>
              <w:tabs>
                <w:tab w:val="num" w:pos="360"/>
              </w:tabs>
              <w:ind w:left="74" w:hanging="15"/>
              <w:rPr>
                <w:b/>
                <w:sz w:val="28"/>
                <w:szCs w:val="28"/>
              </w:rPr>
            </w:pPr>
            <w:r w:rsidRPr="008449BC">
              <w:rPr>
                <w:b/>
                <w:sz w:val="28"/>
                <w:szCs w:val="28"/>
              </w:rPr>
              <w:lastRenderedPageBreak/>
              <w:t xml:space="preserve">□ </w:t>
            </w:r>
            <w:r w:rsidRPr="008449BC">
              <w:rPr>
                <w:bCs/>
              </w:rPr>
              <w:t>Taip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77D6" w14:textId="77777777" w:rsidR="009403F4" w:rsidRPr="008449BC" w:rsidRDefault="009403F4">
            <w:pPr>
              <w:tabs>
                <w:tab w:val="num" w:pos="360"/>
              </w:tabs>
              <w:ind w:left="74" w:hanging="15"/>
              <w:rPr>
                <w:b/>
                <w:sz w:val="28"/>
                <w:szCs w:val="28"/>
              </w:rPr>
            </w:pPr>
            <w:r w:rsidRPr="008449BC">
              <w:rPr>
                <w:b/>
                <w:sz w:val="28"/>
                <w:szCs w:val="28"/>
              </w:rPr>
              <w:t xml:space="preserve">□ </w:t>
            </w:r>
            <w:r w:rsidRPr="008449BC">
              <w:rPr>
                <w:bCs/>
              </w:rPr>
              <w:t xml:space="preserve">Ne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2AEE" w14:textId="77777777" w:rsidR="009403F4" w:rsidRPr="008449BC" w:rsidRDefault="009403F4">
            <w:pPr>
              <w:tabs>
                <w:tab w:val="num" w:pos="360"/>
              </w:tabs>
              <w:ind w:left="74" w:hanging="15"/>
              <w:rPr>
                <w:bCs/>
              </w:rPr>
            </w:pPr>
            <w:r w:rsidRPr="008449BC">
              <w:rPr>
                <w:b/>
                <w:sz w:val="28"/>
                <w:szCs w:val="28"/>
              </w:rPr>
              <w:t xml:space="preserve">□ </w:t>
            </w:r>
            <w:r w:rsidRPr="008449BC">
              <w:rPr>
                <w:bCs/>
              </w:rPr>
              <w:t xml:space="preserve">Kita </w:t>
            </w:r>
            <w:r w:rsidRPr="008449BC">
              <w:rPr>
                <w:bCs/>
                <w:i/>
                <w:iCs/>
              </w:rPr>
              <w:t>(įrašyti)</w:t>
            </w:r>
            <w:r w:rsidRPr="008449BC">
              <w:rPr>
                <w:bCs/>
              </w:rPr>
              <w:t xml:space="preserve"> ...................................................</w:t>
            </w:r>
          </w:p>
        </w:tc>
      </w:tr>
      <w:tr w:rsidR="009403F4" w:rsidRPr="008449BC" w14:paraId="6AE78436" w14:textId="77777777" w:rsidTr="00A56749">
        <w:trPr>
          <w:gridAfter w:val="1"/>
          <w:wAfter w:w="39" w:type="dxa"/>
          <w:trHeight w:val="261"/>
        </w:trPr>
        <w:tc>
          <w:tcPr>
            <w:tcW w:w="94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tbl>
            <w:tblPr>
              <w:tblW w:w="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33"/>
              <w:gridCol w:w="6"/>
              <w:gridCol w:w="5787"/>
            </w:tblGrid>
            <w:tr w:rsidR="009403F4" w:rsidRPr="008449BC" w14:paraId="06898CE6" w14:textId="77777777">
              <w:trPr>
                <w:trHeight w:val="397"/>
                <w:jc w:val="center"/>
              </w:trPr>
              <w:tc>
                <w:tcPr>
                  <w:tcW w:w="952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D14D685" w14:textId="77777777" w:rsidR="009403F4" w:rsidRPr="008449BC" w:rsidRDefault="009403F4">
                  <w:pPr>
                    <w:rPr>
                      <w:sz w:val="8"/>
                      <w:szCs w:val="8"/>
                    </w:rPr>
                  </w:pPr>
                </w:p>
                <w:p w14:paraId="53769045" w14:textId="77777777" w:rsidR="009403F4" w:rsidRPr="008449BC" w:rsidRDefault="009403F4">
                  <w:pPr>
                    <w:ind w:left="74" w:hanging="74"/>
                    <w:rPr>
                      <w:lang w:eastAsia="lt-LT"/>
                    </w:rPr>
                  </w:pPr>
                  <w:r w:rsidRPr="008449BC">
                    <w:rPr>
                      <w:b/>
                    </w:rPr>
                    <w:t xml:space="preserve">3.3. </w:t>
                  </w:r>
                  <w:r w:rsidRPr="008449BC">
                    <w:rPr>
                      <w:b/>
                      <w:lang w:eastAsia="lt-LT"/>
                    </w:rPr>
                    <w:t>Projekto tęstinumo galimybės, perspektyvos</w:t>
                  </w:r>
                </w:p>
              </w:tc>
            </w:tr>
            <w:tr w:rsidR="009403F4" w:rsidRPr="008449BC" w14:paraId="127C2094" w14:textId="77777777">
              <w:trPr>
                <w:trHeight w:val="20"/>
                <w:jc w:val="center"/>
              </w:trPr>
              <w:tc>
                <w:tcPr>
                  <w:tcW w:w="9526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EF0142" w14:textId="77777777" w:rsidR="009403F4" w:rsidRPr="008449BC" w:rsidRDefault="009403F4">
                  <w:pPr>
                    <w:ind w:left="74" w:hanging="15"/>
                  </w:pPr>
                </w:p>
                <w:p w14:paraId="1D10398A" w14:textId="77777777" w:rsidR="009403F4" w:rsidRPr="008449BC" w:rsidRDefault="009403F4">
                  <w:pPr>
                    <w:ind w:left="74" w:hanging="15"/>
                  </w:pPr>
                </w:p>
              </w:tc>
            </w:tr>
            <w:tr w:rsidR="009403F4" w:rsidRPr="008449BC" w14:paraId="2AEC7CD1" w14:textId="77777777">
              <w:trPr>
                <w:trHeight w:val="397"/>
                <w:jc w:val="center"/>
              </w:trPr>
              <w:tc>
                <w:tcPr>
                  <w:tcW w:w="9526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EFA7F25" w14:textId="77777777" w:rsidR="009403F4" w:rsidRPr="008449BC" w:rsidRDefault="009403F4">
                  <w:pPr>
                    <w:ind w:firstLine="46"/>
                    <w:jc w:val="both"/>
                  </w:pPr>
                  <w:r w:rsidRPr="008449BC">
                    <w:rPr>
                      <w:b/>
                    </w:rPr>
                    <w:t>3.4. Informavimas apie projektą</w:t>
                  </w:r>
                  <w:r w:rsidRPr="008449BC">
                    <w:t xml:space="preserve"> </w:t>
                  </w:r>
                  <w:r w:rsidRPr="008449BC">
                    <w:rPr>
                      <w:iCs/>
                    </w:rPr>
                    <w:t>(nurodykite informacijos sklaidos priemones, pateikite jų aprašymą ir priemonių įgyvendinimo laikotarpį)</w:t>
                  </w:r>
                </w:p>
              </w:tc>
            </w:tr>
            <w:tr w:rsidR="009403F4" w:rsidRPr="008449BC" w14:paraId="320035FC" w14:textId="77777777">
              <w:trPr>
                <w:trHeight w:val="20"/>
                <w:jc w:val="center"/>
              </w:trPr>
              <w:tc>
                <w:tcPr>
                  <w:tcW w:w="373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14:paraId="4D7D379D" w14:textId="77777777" w:rsidR="009403F4" w:rsidRPr="008449BC" w:rsidRDefault="009403F4">
                  <w:pPr>
                    <w:ind w:left="74" w:hanging="15"/>
                  </w:pPr>
                  <w:r w:rsidRPr="008449BC">
                    <w:t>Informavimo priemonė (-ės)</w:t>
                  </w:r>
                </w:p>
              </w:tc>
              <w:tc>
                <w:tcPr>
                  <w:tcW w:w="5787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57CB6C22" w14:textId="77777777" w:rsidR="009403F4" w:rsidRPr="008449BC" w:rsidRDefault="009403F4">
                  <w:pPr>
                    <w:ind w:left="74" w:firstLine="2"/>
                  </w:pPr>
                  <w:r w:rsidRPr="008449BC">
                    <w:t>Aprašymas</w:t>
                  </w:r>
                </w:p>
              </w:tc>
            </w:tr>
            <w:tr w:rsidR="009403F4" w:rsidRPr="008449BC" w14:paraId="29A7FFA6" w14:textId="77777777">
              <w:trPr>
                <w:trHeight w:val="20"/>
                <w:jc w:val="center"/>
              </w:trPr>
              <w:tc>
                <w:tcPr>
                  <w:tcW w:w="37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D23D206" w14:textId="77777777" w:rsidR="009403F4" w:rsidRPr="008449BC" w:rsidRDefault="009403F4">
                  <w:pPr>
                    <w:ind w:left="74" w:right="33" w:hanging="15"/>
                    <w:rPr>
                      <w:i/>
                      <w:lang w:eastAsia="lt-LT"/>
                    </w:rPr>
                  </w:pPr>
                </w:p>
              </w:tc>
              <w:tc>
                <w:tcPr>
                  <w:tcW w:w="5793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3D02F9" w14:textId="77777777" w:rsidR="009403F4" w:rsidRPr="008449BC" w:rsidRDefault="009403F4">
                  <w:pPr>
                    <w:ind w:left="74" w:right="33" w:firstLine="2"/>
                    <w:rPr>
                      <w:i/>
                      <w:lang w:eastAsia="lt-LT"/>
                    </w:rPr>
                  </w:pPr>
                </w:p>
              </w:tc>
            </w:tr>
            <w:tr w:rsidR="009403F4" w:rsidRPr="008449BC" w14:paraId="3F426B18" w14:textId="77777777">
              <w:trPr>
                <w:trHeight w:val="20"/>
                <w:jc w:val="center"/>
              </w:trPr>
              <w:tc>
                <w:tcPr>
                  <w:tcW w:w="37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2D073A14" w14:textId="77777777" w:rsidR="009403F4" w:rsidRPr="008449BC" w:rsidRDefault="009403F4">
                  <w:pPr>
                    <w:ind w:left="74" w:right="33" w:hanging="15"/>
                    <w:rPr>
                      <w:i/>
                      <w:lang w:eastAsia="lt-LT"/>
                    </w:rPr>
                  </w:pPr>
                </w:p>
              </w:tc>
              <w:tc>
                <w:tcPr>
                  <w:tcW w:w="5793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4BE2A4" w14:textId="77777777" w:rsidR="009403F4" w:rsidRPr="008449BC" w:rsidRDefault="009403F4">
                  <w:pPr>
                    <w:ind w:left="74" w:right="33" w:firstLine="2"/>
                    <w:rPr>
                      <w:i/>
                      <w:lang w:eastAsia="lt-LT"/>
                    </w:rPr>
                  </w:pPr>
                </w:p>
              </w:tc>
            </w:tr>
          </w:tbl>
          <w:p w14:paraId="7213566D" w14:textId="77777777" w:rsidR="009403F4" w:rsidRPr="008449BC" w:rsidRDefault="009403F4">
            <w:pPr>
              <w:jc w:val="center"/>
              <w:rPr>
                <w:szCs w:val="20"/>
              </w:rPr>
            </w:pPr>
          </w:p>
        </w:tc>
      </w:tr>
      <w:tr w:rsidR="009403F4" w:rsidRPr="008449BC" w14:paraId="4B941638" w14:textId="77777777" w:rsidTr="00A56749">
        <w:trPr>
          <w:trHeight w:val="39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B3B0" w14:textId="48131F09" w:rsidR="009403F4" w:rsidRPr="008449BC" w:rsidRDefault="009403F4">
            <w:pPr>
              <w:tabs>
                <w:tab w:val="left" w:pos="0"/>
              </w:tabs>
              <w:ind w:left="74" w:hanging="15"/>
              <w:rPr>
                <w:b/>
              </w:rPr>
            </w:pPr>
            <w:r w:rsidRPr="008449BC">
              <w:rPr>
                <w:b/>
              </w:rPr>
              <w:t>3.</w:t>
            </w:r>
            <w:r w:rsidR="00403254">
              <w:rPr>
                <w:b/>
              </w:rPr>
              <w:t>5</w:t>
            </w:r>
            <w:r w:rsidRPr="008449BC">
              <w:rPr>
                <w:b/>
              </w:rPr>
              <w:t>. Projekto partneriai</w:t>
            </w:r>
            <w:r w:rsidR="00A56749" w:rsidRPr="008449BC">
              <w:rPr>
                <w:b/>
              </w:rPr>
              <w:t xml:space="preserve"> </w:t>
            </w:r>
            <w:r w:rsidR="00A56749" w:rsidRPr="008449BC">
              <w:rPr>
                <w:bCs/>
              </w:rPr>
              <w:t>(išvardinkite)</w:t>
            </w:r>
          </w:p>
        </w:tc>
      </w:tr>
      <w:tr w:rsidR="009403F4" w:rsidRPr="008449BC" w14:paraId="2C4C623A" w14:textId="77777777" w:rsidTr="00A56749">
        <w:trPr>
          <w:gridAfter w:val="1"/>
          <w:wAfter w:w="39" w:type="dxa"/>
          <w:trHeight w:val="328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2D6D" w14:textId="77777777" w:rsidR="009403F4" w:rsidRPr="008449BC" w:rsidRDefault="009403F4">
            <w:pPr>
              <w:ind w:left="74" w:firstLine="13"/>
            </w:pPr>
            <w:r w:rsidRPr="008449BC">
              <w:t>Institucijos, įstaigos, organizacijos pavadinimas</w:t>
            </w:r>
          </w:p>
        </w:tc>
      </w:tr>
      <w:tr w:rsidR="009403F4" w:rsidRPr="008449BC" w14:paraId="69EF6892" w14:textId="77777777" w:rsidTr="00A56749">
        <w:trPr>
          <w:gridAfter w:val="1"/>
          <w:wAfter w:w="39" w:type="dxa"/>
          <w:trHeight w:val="191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0452" w14:textId="77777777" w:rsidR="009403F4" w:rsidRPr="008449BC" w:rsidRDefault="009403F4">
            <w:pPr>
              <w:ind w:left="74" w:firstLine="777"/>
              <w:jc w:val="center"/>
              <w:rPr>
                <w:b/>
              </w:rPr>
            </w:pPr>
          </w:p>
        </w:tc>
      </w:tr>
      <w:tr w:rsidR="009403F4" w:rsidRPr="008449BC" w14:paraId="2747B3F3" w14:textId="77777777" w:rsidTr="00A56749">
        <w:trPr>
          <w:gridAfter w:val="1"/>
          <w:wAfter w:w="39" w:type="dxa"/>
          <w:trHeight w:val="258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9E61" w14:textId="77777777" w:rsidR="009403F4" w:rsidRPr="008449BC" w:rsidRDefault="009403F4">
            <w:pPr>
              <w:ind w:left="74" w:firstLine="777"/>
              <w:jc w:val="center"/>
              <w:rPr>
                <w:b/>
              </w:rPr>
            </w:pPr>
          </w:p>
        </w:tc>
      </w:tr>
      <w:tr w:rsidR="009403F4" w:rsidRPr="008449BC" w14:paraId="1D008C6A" w14:textId="77777777" w:rsidTr="00A56749">
        <w:trPr>
          <w:gridAfter w:val="1"/>
          <w:wAfter w:w="39" w:type="dxa"/>
          <w:trHeight w:val="258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3A69" w14:textId="77777777" w:rsidR="009403F4" w:rsidRPr="008449BC" w:rsidRDefault="009403F4">
            <w:pPr>
              <w:ind w:left="74" w:firstLine="777"/>
              <w:jc w:val="center"/>
              <w:rPr>
                <w:b/>
              </w:rPr>
            </w:pPr>
          </w:p>
        </w:tc>
      </w:tr>
    </w:tbl>
    <w:p w14:paraId="39176FD0" w14:textId="77777777" w:rsidR="009403F4" w:rsidRPr="008449BC" w:rsidRDefault="009403F4" w:rsidP="009403F4">
      <w:pPr>
        <w:widowControl w:val="0"/>
        <w:suppressAutoHyphens/>
        <w:rPr>
          <w:rFonts w:eastAsia="Lucida Sans Unicode"/>
          <w:bCs/>
          <w:iCs/>
          <w:kern w:val="2"/>
          <w:lang w:eastAsia="lt-LT"/>
        </w:rPr>
      </w:pPr>
    </w:p>
    <w:p w14:paraId="532945F8" w14:textId="77777777" w:rsidR="009403F4" w:rsidRPr="008449BC" w:rsidRDefault="009403F4" w:rsidP="009403F4">
      <w:pPr>
        <w:ind w:left="74" w:firstLine="851"/>
        <w:rPr>
          <w:rFonts w:eastAsia="Times New Roman"/>
          <w:b/>
          <w:bCs/>
          <w:iCs/>
        </w:rPr>
      </w:pPr>
      <w:r w:rsidRPr="008449BC">
        <w:rPr>
          <w:b/>
          <w:bCs/>
          <w:iCs/>
        </w:rPr>
        <w:t>Tvirtinu, kad projekto įgyvendinimo ataskaitoje pateikta informacija yra tiksli ir teisinga.</w:t>
      </w:r>
    </w:p>
    <w:p w14:paraId="716E18E7" w14:textId="77777777" w:rsidR="009403F4" w:rsidRPr="008449BC" w:rsidRDefault="009403F4" w:rsidP="009403F4">
      <w:pPr>
        <w:ind w:left="74" w:firstLine="851"/>
        <w:jc w:val="both"/>
        <w:rPr>
          <w:b/>
          <w:bCs/>
          <w:iCs/>
        </w:rPr>
      </w:pPr>
      <w:r w:rsidRPr="008449BC">
        <w:rPr>
          <w:b/>
          <w:bCs/>
          <w:iCs/>
        </w:rPr>
        <w:t>Sutinku ir neprieštarauju, kad informacija, susijusi su projekto vykdytojo pasiektais rezultatais įgyvendinant projektą, būtų viešinama.</w:t>
      </w:r>
    </w:p>
    <w:p w14:paraId="27BE3FA5" w14:textId="77777777" w:rsidR="009403F4" w:rsidRPr="008449BC" w:rsidRDefault="009403F4" w:rsidP="009403F4">
      <w:pPr>
        <w:ind w:left="74" w:firstLine="777"/>
        <w:rPr>
          <w:iCs/>
        </w:rPr>
      </w:pPr>
    </w:p>
    <w:p w14:paraId="317AD6E3" w14:textId="77777777" w:rsidR="009403F4" w:rsidRPr="008449BC" w:rsidRDefault="009403F4" w:rsidP="009403F4">
      <w:pPr>
        <w:ind w:left="74" w:firstLine="777"/>
        <w:rPr>
          <w:sz w:val="22"/>
          <w:lang w:eastAsia="lt-LT"/>
        </w:rPr>
      </w:pPr>
    </w:p>
    <w:p w14:paraId="171E55F3" w14:textId="77777777" w:rsidR="009403F4" w:rsidRPr="008449BC" w:rsidRDefault="009403F4" w:rsidP="00175365">
      <w:pPr>
        <w:tabs>
          <w:tab w:val="left" w:pos="1122"/>
        </w:tabs>
        <w:ind w:firstLine="1247"/>
        <w:jc w:val="center"/>
      </w:pPr>
    </w:p>
    <w:p w14:paraId="52D7E695" w14:textId="77777777" w:rsidR="00175365" w:rsidRPr="008449BC" w:rsidRDefault="00175365" w:rsidP="00175365"/>
    <w:p w14:paraId="3FB5D3A5" w14:textId="77777777" w:rsidR="00175365" w:rsidRPr="008449BC" w:rsidRDefault="00175365" w:rsidP="00175365">
      <w:r w:rsidRPr="008449BC">
        <w:t>Ataskaitą pildė:</w:t>
      </w:r>
    </w:p>
    <w:p w14:paraId="3D8541E6" w14:textId="77777777" w:rsidR="00175365" w:rsidRPr="008449BC" w:rsidRDefault="00175365" w:rsidP="00175365">
      <w:r w:rsidRPr="008449BC">
        <w:t>_________________________</w:t>
      </w:r>
      <w:r w:rsidRPr="008449BC">
        <w:tab/>
        <w:t>______________</w:t>
      </w:r>
      <w:r w:rsidRPr="008449BC">
        <w:tab/>
        <w:t>_________________________</w:t>
      </w:r>
    </w:p>
    <w:p w14:paraId="3C3DF00B" w14:textId="77777777" w:rsidR="00175365" w:rsidRPr="008449BC" w:rsidRDefault="00175365" w:rsidP="00175365">
      <w:pPr>
        <w:rPr>
          <w:sz w:val="20"/>
          <w:szCs w:val="20"/>
        </w:rPr>
      </w:pPr>
      <w:r w:rsidRPr="008449BC">
        <w:rPr>
          <w:sz w:val="20"/>
          <w:szCs w:val="20"/>
        </w:rPr>
        <w:t>(pareigos)</w:t>
      </w:r>
      <w:r w:rsidRPr="008449BC">
        <w:tab/>
      </w:r>
      <w:r w:rsidRPr="008449BC">
        <w:tab/>
      </w:r>
      <w:r w:rsidRPr="008449BC">
        <w:tab/>
      </w:r>
      <w:r w:rsidRPr="008449BC">
        <w:tab/>
      </w:r>
      <w:r w:rsidRPr="008449BC">
        <w:tab/>
      </w:r>
      <w:r w:rsidRPr="008449BC">
        <w:rPr>
          <w:sz w:val="20"/>
          <w:szCs w:val="20"/>
        </w:rPr>
        <w:t>(parašas)</w:t>
      </w:r>
      <w:r w:rsidRPr="008449BC">
        <w:tab/>
      </w:r>
      <w:r w:rsidRPr="008449BC">
        <w:tab/>
      </w:r>
      <w:r w:rsidRPr="008449BC">
        <w:tab/>
      </w:r>
      <w:r w:rsidRPr="008449BC">
        <w:rPr>
          <w:sz w:val="20"/>
          <w:szCs w:val="20"/>
        </w:rPr>
        <w:t>(vardas, pavardė)</w:t>
      </w:r>
    </w:p>
    <w:p w14:paraId="2F2EA785" w14:textId="77777777" w:rsidR="00175365" w:rsidRPr="008449BC" w:rsidRDefault="00175365" w:rsidP="00175365"/>
    <w:p w14:paraId="2BDD64C5" w14:textId="77777777" w:rsidR="00175365" w:rsidRPr="008449BC" w:rsidRDefault="00175365" w:rsidP="00175365"/>
    <w:p w14:paraId="42C11446" w14:textId="77777777" w:rsidR="00175365" w:rsidRPr="008449BC" w:rsidRDefault="00175365" w:rsidP="00175365">
      <w:pPr>
        <w:jc w:val="center"/>
      </w:pPr>
      <w:r w:rsidRPr="008449BC">
        <w:t>___________________________</w:t>
      </w:r>
    </w:p>
    <w:p w14:paraId="516488AB" w14:textId="77777777" w:rsidR="00F246B1" w:rsidRPr="008449BC" w:rsidRDefault="00F246B1"/>
    <w:sectPr w:rsidR="00F246B1" w:rsidRPr="008449BC" w:rsidSect="001C7C32">
      <w:headerReference w:type="default" r:id="rId6"/>
      <w:headerReference w:type="first" r:id="rId7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46C28" w14:textId="77777777" w:rsidR="006F01C9" w:rsidRDefault="006F01C9" w:rsidP="004D328F">
      <w:r>
        <w:separator/>
      </w:r>
    </w:p>
  </w:endnote>
  <w:endnote w:type="continuationSeparator" w:id="0">
    <w:p w14:paraId="27325AA2" w14:textId="77777777" w:rsidR="006F01C9" w:rsidRDefault="006F01C9" w:rsidP="004D3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F4F80" w14:textId="77777777" w:rsidR="006F01C9" w:rsidRDefault="006F01C9" w:rsidP="004D328F">
      <w:r>
        <w:separator/>
      </w:r>
    </w:p>
  </w:footnote>
  <w:footnote w:type="continuationSeparator" w:id="0">
    <w:p w14:paraId="44B2A94C" w14:textId="77777777" w:rsidR="006F01C9" w:rsidRDefault="006F01C9" w:rsidP="004D3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ustomXmlInsRangeStart w:id="0" w:author="Vasiliauskienė, Loreta" w:date="2025-02-17T14:31:00Z"/>
  <w:sdt>
    <w:sdtPr>
      <w:id w:val="-2103865015"/>
      <w:docPartObj>
        <w:docPartGallery w:val="Page Numbers (Top of Page)"/>
        <w:docPartUnique/>
      </w:docPartObj>
    </w:sdtPr>
    <w:sdtEndPr/>
    <w:sdtContent>
      <w:customXmlInsRangeEnd w:id="0"/>
      <w:p w14:paraId="27CDF6CE" w14:textId="4EC6F260" w:rsidR="001C7C32" w:rsidRDefault="001C7C32">
        <w:pPr>
          <w:pStyle w:val="Antrats"/>
          <w:jc w:val="center"/>
          <w:rPr>
            <w:ins w:id="1" w:author="Vasiliauskienė, Loreta" w:date="2025-02-17T14:31:00Z" w16du:dateUtc="2025-02-17T12:31:00Z"/>
          </w:rPr>
        </w:pPr>
        <w:ins w:id="2" w:author="Vasiliauskienė, Loreta" w:date="2025-02-17T14:31:00Z" w16du:dateUtc="2025-02-17T12:31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3" w:author="Vasiliauskienė, Loreta" w:date="2025-02-17T14:31:00Z"/>
    </w:sdtContent>
  </w:sdt>
  <w:customXmlInsRangeEnd w:id="3"/>
  <w:p w14:paraId="1EE91E1C" w14:textId="77777777" w:rsidR="001C7C32" w:rsidRDefault="001C7C3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FEB8" w14:textId="77777777" w:rsidR="001C7C32" w:rsidRDefault="001C7C32">
    <w:pPr>
      <w:pStyle w:val="Antrats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asiliauskienė, Loreta">
    <w15:presenceInfo w15:providerId="AD" w15:userId="S-1-5-21-4099008889-4223664866-690480847-11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9A"/>
    <w:rsid w:val="000E2912"/>
    <w:rsid w:val="000E33A3"/>
    <w:rsid w:val="00175365"/>
    <w:rsid w:val="001C7C32"/>
    <w:rsid w:val="002B34C4"/>
    <w:rsid w:val="003432B9"/>
    <w:rsid w:val="0035290E"/>
    <w:rsid w:val="00403254"/>
    <w:rsid w:val="004D328F"/>
    <w:rsid w:val="005114E6"/>
    <w:rsid w:val="006541DA"/>
    <w:rsid w:val="00692E1B"/>
    <w:rsid w:val="006F01C9"/>
    <w:rsid w:val="008449BC"/>
    <w:rsid w:val="008D05D8"/>
    <w:rsid w:val="009403F4"/>
    <w:rsid w:val="0094518A"/>
    <w:rsid w:val="00961CD6"/>
    <w:rsid w:val="00A56749"/>
    <w:rsid w:val="00AF182B"/>
    <w:rsid w:val="00D27630"/>
    <w:rsid w:val="00D6500A"/>
    <w:rsid w:val="00DB489A"/>
    <w:rsid w:val="00F2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397DA"/>
  <w15:chartTrackingRefBased/>
  <w15:docId w15:val="{BE58C20C-13A4-47EF-8CEC-C073752E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75365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tvirtinta">
    <w:name w:val="Patvirtinta"/>
    <w:rsid w:val="00175365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Batang" w:hAnsi="TimesLT" w:cs="Times New Roman"/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403254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4D32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D328F"/>
    <w:rPr>
      <w:rFonts w:ascii="Times New Roman" w:eastAsia="Batang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4D328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D328F"/>
    <w:rPr>
      <w:rFonts w:ascii="Times New Roman" w:eastAsia="Batang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87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1443</Words>
  <Characters>823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2</cp:revision>
  <dcterms:created xsi:type="dcterms:W3CDTF">2025-02-20T06:30:00Z</dcterms:created>
  <dcterms:modified xsi:type="dcterms:W3CDTF">2025-02-20T06:30:00Z</dcterms:modified>
</cp:coreProperties>
</file>